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B266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201BBE" w:rsidRPr="00201BBE">
        <w:rPr>
          <w:rFonts w:ascii="Arial" w:hAnsi="Arial" w:cs="Arial"/>
          <w:b/>
          <w:sz w:val="20"/>
          <w:szCs w:val="16"/>
        </w:rPr>
        <w:t>Revital</w:t>
      </w:r>
      <w:r w:rsidR="00FF47A8">
        <w:rPr>
          <w:rFonts w:ascii="Arial" w:hAnsi="Arial" w:cs="Arial"/>
          <w:b/>
          <w:sz w:val="20"/>
          <w:szCs w:val="16"/>
        </w:rPr>
        <w:t xml:space="preserve">izace </w:t>
      </w:r>
      <w:proofErr w:type="spellStart"/>
      <w:r w:rsidR="00FF47A8">
        <w:rPr>
          <w:rFonts w:ascii="Arial" w:hAnsi="Arial" w:cs="Arial"/>
          <w:b/>
          <w:sz w:val="20"/>
          <w:szCs w:val="16"/>
        </w:rPr>
        <w:t>administr</w:t>
      </w:r>
      <w:proofErr w:type="spellEnd"/>
      <w:r w:rsidR="00FF47A8">
        <w:rPr>
          <w:rFonts w:ascii="Arial" w:hAnsi="Arial" w:cs="Arial"/>
          <w:b/>
          <w:sz w:val="20"/>
          <w:szCs w:val="16"/>
        </w:rPr>
        <w:t>. budovy na CM Velké Meziříčí</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w:t>
      </w:r>
      <w:r w:rsidRPr="00D06B08">
        <w:rPr>
          <w:rFonts w:ascii="Arial" w:eastAsia="Times New Roman" w:hAnsi="Arial" w:cs="Arial"/>
          <w:sz w:val="20"/>
          <w:szCs w:val="20"/>
          <w:lang w:eastAsia="ar-SA"/>
        </w:rPr>
        <w:lastRenderedPageBreak/>
        <w:t>přednost 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CD7858">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CE1496" w:rsidRPr="00135828" w:rsidRDefault="00CE1496"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55540E" w:rsidRPr="00431492" w:rsidRDefault="0055540E"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Pr="00774F11">
        <w:rPr>
          <w:rFonts w:ascii="Arial" w:eastAsia="Times New Roman" w:hAnsi="Arial" w:cs="Arial"/>
          <w:sz w:val="20"/>
          <w:szCs w:val="20"/>
          <w:lang w:eastAsia="ar-SA"/>
        </w:rPr>
        <w:lastRenderedPageBreak/>
        <w:t xml:space="preserve">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 xml:space="preserve">fyzickou nebo právnickou osobou, subjektem nebo orgánem, který jedná jménem nebo na </w:t>
      </w:r>
      <w:r w:rsidRPr="00774F11">
        <w:rPr>
          <w:rFonts w:ascii="Arial" w:eastAsia="Times New Roman" w:hAnsi="Arial" w:cs="Arial"/>
          <w:sz w:val="20"/>
          <w:szCs w:val="20"/>
          <w:lang w:eastAsia="cs-CZ"/>
        </w:rPr>
        <w:lastRenderedPageBreak/>
        <w:t>pokyn některého ze subjektů uvedených v písmeni a) nebo b) tohoto odstavce</w:t>
      </w:r>
    </w:p>
    <w:p w:rsidR="0002636F" w:rsidRPr="00CE149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CE1496" w:rsidRPr="00CE1496" w:rsidRDefault="00CE1496" w:rsidP="00CE1496">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Zhotovitel se v případě vyhlášení nové výzvy OPŽP zavazuje k zapracování případných změn projektové dokumentace PDPS v souladu s podmínkami nově vyhlášené výzvy, a to na základě pokynu objednatele.</w:t>
      </w:r>
    </w:p>
    <w:p w:rsidR="0002636F" w:rsidRDefault="0002636F" w:rsidP="0002636F">
      <w:pPr>
        <w:widowControl w:val="0"/>
        <w:spacing w:after="120" w:line="240" w:lineRule="auto"/>
        <w:rPr>
          <w:rFonts w:ascii="Arial" w:hAnsi="Arial" w:cs="Arial"/>
          <w:b/>
          <w:sz w:val="20"/>
          <w:szCs w:val="20"/>
          <w:lang w:eastAsia="ar-SA"/>
        </w:rPr>
      </w:pPr>
    </w:p>
    <w:p w:rsidR="0055540E" w:rsidRPr="00774F11" w:rsidRDefault="0055540E"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Default="0002636F" w:rsidP="0002636F">
      <w:pPr>
        <w:widowControl w:val="0"/>
        <w:spacing w:after="120" w:line="240" w:lineRule="auto"/>
        <w:jc w:val="center"/>
        <w:rPr>
          <w:rFonts w:ascii="Arial" w:hAnsi="Arial" w:cs="Arial"/>
          <w:b/>
          <w:sz w:val="20"/>
          <w:szCs w:val="20"/>
          <w:lang w:eastAsia="ar-SA"/>
        </w:rPr>
      </w:pPr>
    </w:p>
    <w:p w:rsidR="0055540E" w:rsidRPr="00013CC6" w:rsidRDefault="0055540E"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w:t>
      </w:r>
      <w:r w:rsidRPr="00013CC6">
        <w:rPr>
          <w:rFonts w:ascii="Arial" w:hAnsi="Arial" w:cs="Arial"/>
          <w:color w:val="000000"/>
          <w:sz w:val="20"/>
          <w:szCs w:val="20"/>
        </w:rPr>
        <w:lastRenderedPageBreak/>
        <w:t>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55540E" w:rsidRPr="00D06B08" w:rsidRDefault="0055540E"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352995">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352995">
      <w:pPr>
        <w:widowControl w:val="0"/>
        <w:tabs>
          <w:tab w:val="left" w:pos="284"/>
        </w:tabs>
        <w:overflowPunct w:val="0"/>
        <w:autoSpaceDE w:val="0"/>
        <w:autoSpaceDN w:val="0"/>
        <w:adjustRightInd w:val="0"/>
        <w:spacing w:after="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Default="0002636F"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Default="0055540E" w:rsidP="0002636F">
      <w:pPr>
        <w:pStyle w:val="slovanodst"/>
        <w:numPr>
          <w:ilvl w:val="0"/>
          <w:numId w:val="0"/>
        </w:numPr>
        <w:tabs>
          <w:tab w:val="left" w:pos="567"/>
        </w:tabs>
        <w:ind w:left="567"/>
        <w:rPr>
          <w:rFonts w:cs="Arial"/>
          <w:sz w:val="20"/>
        </w:rPr>
      </w:pPr>
    </w:p>
    <w:p w:rsidR="0055540E" w:rsidRPr="00D06B08" w:rsidRDefault="0055540E"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02636F" w:rsidRPr="00D06B08" w:rsidRDefault="0002636F" w:rsidP="0055540E">
            <w:pPr>
              <w:widowControl w:val="0"/>
              <w:spacing w:after="0" w:line="240" w:lineRule="auto"/>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Default="0055540E" w:rsidP="002626B1">
            <w:pPr>
              <w:widowControl w:val="0"/>
              <w:spacing w:after="0" w:line="240" w:lineRule="auto"/>
              <w:jc w:val="center"/>
              <w:rPr>
                <w:rFonts w:ascii="Arial" w:hAnsi="Arial" w:cs="Arial"/>
                <w:sz w:val="20"/>
                <w:szCs w:val="20"/>
              </w:rPr>
            </w:pPr>
          </w:p>
          <w:p w:rsidR="0055540E" w:rsidRPr="00D06B08" w:rsidRDefault="0055540E" w:rsidP="0055540E">
            <w:pPr>
              <w:widowControl w:val="0"/>
              <w:spacing w:after="0" w:line="240" w:lineRule="auto"/>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55540E" w:rsidRDefault="0055540E"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F47A8">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F47A8">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564F9D90" wp14:editId="475C8A7C">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201BBE" w:rsidP="006E11F6">
          <w:pPr>
            <w:spacing w:after="120"/>
            <w:rPr>
              <w:rFonts w:ascii="Arial" w:hAnsi="Arial" w:cs="Arial"/>
              <w:b/>
              <w:sz w:val="16"/>
              <w:szCs w:val="16"/>
            </w:rPr>
          </w:pPr>
          <w:r w:rsidRPr="00201BBE">
            <w:rPr>
              <w:rFonts w:ascii="Arial" w:hAnsi="Arial" w:cs="Arial"/>
              <w:b/>
              <w:sz w:val="16"/>
              <w:szCs w:val="16"/>
            </w:rPr>
            <w:t xml:space="preserve">Revitalizace </w:t>
          </w:r>
          <w:proofErr w:type="spellStart"/>
          <w:r w:rsidRPr="00201BBE">
            <w:rPr>
              <w:rFonts w:ascii="Arial" w:hAnsi="Arial" w:cs="Arial"/>
              <w:b/>
              <w:sz w:val="16"/>
              <w:szCs w:val="16"/>
            </w:rPr>
            <w:t>administr</w:t>
          </w:r>
          <w:proofErr w:type="spellEnd"/>
          <w:r w:rsidRPr="00201BBE">
            <w:rPr>
              <w:rFonts w:ascii="Arial" w:hAnsi="Arial" w:cs="Arial"/>
              <w:b/>
              <w:sz w:val="16"/>
              <w:szCs w:val="16"/>
            </w:rPr>
            <w:t>. budovy na cm VM</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01BBE"/>
    <w:rsid w:val="00212951"/>
    <w:rsid w:val="00242172"/>
    <w:rsid w:val="00263365"/>
    <w:rsid w:val="002B4502"/>
    <w:rsid w:val="00352995"/>
    <w:rsid w:val="003B7F2B"/>
    <w:rsid w:val="003C1001"/>
    <w:rsid w:val="004A07C6"/>
    <w:rsid w:val="004D6AA6"/>
    <w:rsid w:val="0050004C"/>
    <w:rsid w:val="00552112"/>
    <w:rsid w:val="00555069"/>
    <w:rsid w:val="0055540E"/>
    <w:rsid w:val="005A695F"/>
    <w:rsid w:val="00635070"/>
    <w:rsid w:val="00680BB9"/>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D7858"/>
    <w:rsid w:val="00CE1496"/>
    <w:rsid w:val="00CE44A1"/>
    <w:rsid w:val="00DB3FA7"/>
    <w:rsid w:val="00E0602B"/>
    <w:rsid w:val="00E774FF"/>
    <w:rsid w:val="00E97E6E"/>
    <w:rsid w:val="00F45809"/>
    <w:rsid w:val="00FB2669"/>
    <w:rsid w:val="00FB69CA"/>
    <w:rsid w:val="00FD5AA7"/>
    <w:rsid w:val="00FF47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15</Pages>
  <Words>4803</Words>
  <Characters>28343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48</cp:revision>
  <dcterms:created xsi:type="dcterms:W3CDTF">2022-10-25T21:48:00Z</dcterms:created>
  <dcterms:modified xsi:type="dcterms:W3CDTF">2024-02-20T17:19:00Z</dcterms:modified>
</cp:coreProperties>
</file>